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Rezničenkem,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bank. spojení:</w:t>
      </w:r>
      <w:r>
        <w:tab/>
      </w:r>
      <w:r w:rsidR="00D2553F">
        <w:t>Komerční Banka, a.s., č. ú. 17938521/0100</w:t>
      </w:r>
    </w:p>
    <w:p w14:paraId="2C74BCA4" w14:textId="77777777" w:rsidR="00892390" w:rsidRDefault="00892390" w:rsidP="00892390">
      <w:r>
        <w:t>zapsaná v OR Krajského soudu v Hradci Králové, oddíl Pr.,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592E217B" w:rsidR="00892390" w:rsidRDefault="00892390" w:rsidP="00302558">
      <w:pPr>
        <w:jc w:val="both"/>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041C46">
        <w:rPr>
          <w:b/>
        </w:rPr>
        <w:t>6</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041C46">
        <w:t>MYCÍ DEZINFEKTOR ENDOSKOPIE</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709F33A9" w:rsidR="004D4C79" w:rsidRDefault="00041C46" w:rsidP="004D4C79">
      <w:pPr>
        <w:pStyle w:val="Odstavecseseznamem"/>
        <w:numPr>
          <w:ilvl w:val="0"/>
          <w:numId w:val="34"/>
        </w:numPr>
        <w:rPr>
          <w:rFonts w:cs="Tahoma"/>
          <w:b/>
          <w:color w:val="000000"/>
          <w:lang w:eastAsia="cs-CZ"/>
        </w:rPr>
      </w:pPr>
      <w:r>
        <w:rPr>
          <w:rFonts w:cs="Tahoma"/>
          <w:b/>
          <w:color w:val="000000"/>
          <w:lang w:eastAsia="cs-CZ"/>
        </w:rPr>
        <w:t xml:space="preserve">Mycí dezinfektor </w:t>
      </w:r>
      <w:r w:rsidR="00302558">
        <w:rPr>
          <w:rFonts w:cs="Tahoma"/>
          <w:b/>
          <w:color w:val="000000"/>
          <w:lang w:eastAsia="cs-CZ"/>
        </w:rPr>
        <w:t>endoskopi</w:t>
      </w:r>
      <w:r>
        <w:rPr>
          <w:rFonts w:cs="Tahoma"/>
          <w:b/>
          <w:color w:val="000000"/>
          <w:lang w:eastAsia="cs-CZ"/>
        </w:rPr>
        <w:t>e</w:t>
      </w:r>
      <w:r w:rsidR="00302558">
        <w:rPr>
          <w:rFonts w:cs="Tahoma"/>
          <w:b/>
          <w:color w:val="000000"/>
          <w:lang w:eastAsia="cs-CZ"/>
        </w:rPr>
        <w:t xml:space="preserve">  </w:t>
      </w:r>
      <w:r w:rsidR="004D4C79">
        <w:rPr>
          <w:rFonts w:cs="Tahoma"/>
          <w:b/>
          <w:color w:val="000000"/>
          <w:lang w:eastAsia="cs-CZ"/>
        </w:rPr>
        <w:t xml:space="preserve">– </w:t>
      </w:r>
      <w:r w:rsidR="00481AF9">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reg. číslo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Mgr. David  Rezničenko,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2E96EAF7"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0" w:author="Bena Marek" w:date="2019-03-18T20:45:00Z">
        <w:r w:rsidR="00753E1D">
          <w:rPr>
            <w:rFonts w:eastAsia="Arial" w:cs="Arial"/>
            <w:color w:val="000000"/>
            <w:kern w:val="1"/>
            <w:lang w:eastAsia="hi-IN" w:bidi="hi-IN"/>
          </w:rPr>
          <w:t>6</w:t>
        </w:r>
      </w:ins>
      <w:bookmarkStart w:id="1" w:name="_GoBack"/>
      <w:bookmarkEnd w:id="1"/>
      <w:del w:id="2" w:author="Bena Marek" w:date="2019-03-18T20:45:00Z">
        <w:r w:rsidRPr="00FA5D96" w:rsidDel="00753E1D">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3E1D"/>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FE4BDEFE-1BBE-4187-8AB4-4D3D7316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144FE-8DF4-461E-8523-65A8C9DD5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6</Pages>
  <Words>1925</Words>
  <Characters>11358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24</cp:revision>
  <dcterms:created xsi:type="dcterms:W3CDTF">2018-04-23T15:20:00Z</dcterms:created>
  <dcterms:modified xsi:type="dcterms:W3CDTF">2019-03-18T19:45:00Z</dcterms:modified>
</cp:coreProperties>
</file>